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BD" w:rsidRDefault="007554A9">
      <w:r>
        <w:rPr>
          <w:noProof/>
        </w:rPr>
        <w:drawing>
          <wp:anchor distT="0" distB="0" distL="114300" distR="114300" simplePos="0" relativeHeight="251654656" behindDoc="1" locked="0" layoutInCell="1" allowOverlap="1" wp14:anchorId="4F4A0C75" wp14:editId="66CCD305">
            <wp:simplePos x="0" y="0"/>
            <wp:positionH relativeFrom="column">
              <wp:posOffset>235585</wp:posOffset>
            </wp:positionH>
            <wp:positionV relativeFrom="paragraph">
              <wp:posOffset>-301625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1" locked="0" layoutInCell="1" allowOverlap="1" wp14:anchorId="1CC330BD" wp14:editId="073185BA">
            <wp:simplePos x="0" y="0"/>
            <wp:positionH relativeFrom="column">
              <wp:posOffset>7806690</wp:posOffset>
            </wp:positionH>
            <wp:positionV relativeFrom="paragraph">
              <wp:posOffset>-255270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2AD0">
        <w:rPr>
          <w:rFonts w:ascii="MetaNormal-Roman" w:hAnsi="MetaNormal-Roman"/>
          <w:noProof/>
        </w:rPr>
        <w:drawing>
          <wp:anchor distT="0" distB="0" distL="114300" distR="114300" simplePos="0" relativeHeight="251657728" behindDoc="0" locked="0" layoutInCell="1" allowOverlap="1" wp14:anchorId="11E3D37D" wp14:editId="6C352E9C">
            <wp:simplePos x="0" y="0"/>
            <wp:positionH relativeFrom="column">
              <wp:posOffset>3948430</wp:posOffset>
            </wp:positionH>
            <wp:positionV relativeFrom="paragraph">
              <wp:posOffset>-453390</wp:posOffset>
            </wp:positionV>
            <wp:extent cx="1226820" cy="755015"/>
            <wp:effectExtent l="0" t="0" r="0" b="6985"/>
            <wp:wrapNone/>
            <wp:docPr id="2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75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8533CB" w:rsidRDefault="008533CB" w:rsidP="008533CB">
            <w:pPr>
              <w:spacing w:after="130"/>
              <w:ind w:left="1925" w:right="1640"/>
              <w:jc w:val="center"/>
              <w:rPr>
                <w:rFonts w:ascii="Arial" w:hAnsi="Arial" w:cs="Arial"/>
                <w:b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pred nadobudnutím účinnosti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8B67AD">
              <w:rPr>
                <w:rFonts w:ascii="Arial" w:hAnsi="Arial"/>
                <w:b/>
                <w:bCs/>
                <w:color w:val="000000" w:themeColor="text1"/>
                <w:szCs w:val="19"/>
                <w:lang w:val="en-US" w:bidi="en-US"/>
              </w:rPr>
              <w:t xml:space="preserve"> </w:t>
            </w:r>
            <w:r w:rsidR="008B67AD">
              <w:rPr>
                <w:rStyle w:val="Odkaznapoznmkupodiarou"/>
                <w:rFonts w:ascii="Arial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BD2AD0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BD2AD0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1A37BB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770188" w:rsidRPr="00C05D70" w:rsidTr="00BD2AD0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8C2671" w:rsidRDefault="008C2671" w:rsidP="00BD2AD0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770188" w:rsidRPr="00E52A48" w:rsidRDefault="00FF4838" w:rsidP="00BD2AD0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D578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Časť B: </w:t>
            </w:r>
            <w:r w:rsidRPr="00C04F6A">
              <w:rPr>
                <w:rFonts w:ascii="Arial" w:hAnsi="Arial" w:cs="Arial"/>
                <w:b/>
                <w:bCs/>
                <w:sz w:val="19"/>
                <w:szCs w:val="19"/>
              </w:rPr>
              <w:t>Projekty zamerané na  skvalitnenie a rozšírenie existujúcich a vznik nových komunitných sociálnych služieb a opatrení SPO a SK na komunitnej úrovni</w:t>
            </w:r>
            <w:r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BD2AD0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517A1A" w:rsidRPr="00C05D70" w:rsidTr="00BD2AD0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Pr="00C05D70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A1A" w:rsidRPr="00C05D70" w:rsidRDefault="00F93707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591283090"/>
                <w:placeholder>
                  <w:docPart w:val="F857E22E44424B5A8AD5C5244CFA9BD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517A1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Pr="00C05D70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6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A1A" w:rsidRPr="00C05D70" w:rsidRDefault="00F93707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27805814"/>
                <w:placeholder>
                  <w:docPart w:val="EC651D7FFB594A478A8FD58B57C9137F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517A1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517A1A" w:rsidTr="00BD2AD0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A47FE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164285124"/>
            <w:placeholder>
              <w:docPart w:val="6716100449A64F1E937E59DA7647F3F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D578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príslušnou národnou 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5938274"/>
            <w:placeholder>
              <w:docPart w:val="B1DFDAFC867B4F01A9C4886AA59EA15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horizontálnym princípom nediskriminácia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39278059"/>
            <w:placeholder>
              <w:docPart w:val="C60506F02B97407B9907614C36868CE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trHeight w:val="90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6283062"/>
            <w:placeholder>
              <w:docPart w:val="1A09009DD4134ACBB6D5AB762BC0769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E739CE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628046152"/>
            <w:placeholder>
              <w:docPart w:val="EB2733AFF2404A36B98DF0A507EFAD7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51120197"/>
            <w:placeholder>
              <w:docPart w:val="661CE9C5247C4BA3A305AF819D66E48B"/>
            </w:placeholder>
            <w:showingPlcHdr/>
            <w:comboBox>
              <w:listItem w:displayText="nie (0)" w:value="nie (0)"/>
              <w:listItem w:displayText="áno (1)" w:value="áno (1)"/>
              <w:listItem w:displayText="N/A" w:value="N/A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>
      <w:r>
        <w:br w:type="page"/>
      </w:r>
    </w:p>
    <w:p w:rsidR="00B90F9C" w:rsidRDefault="00B90F9C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76030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07AC0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07AC0" w:rsidRPr="00C05D70" w:rsidRDefault="00707AC0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707AC0" w:rsidRPr="00C05D70" w:rsidRDefault="00707AC0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C4060C" w:rsidRDefault="0041095F" w:rsidP="00C4060C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D71FE1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71FE1">
              <w:t>.</w:t>
            </w:r>
            <w:r w:rsidR="00C4060C">
              <w:t xml:space="preserve"> </w:t>
            </w:r>
            <w:r w:rsidR="00C4060C">
              <w:rPr>
                <w:rStyle w:val="Odkaznapoznmkupodiarou"/>
              </w:rPr>
              <w:footnoteReference w:id="13"/>
            </w:r>
            <w:r w:rsidR="00C4060C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D71FE1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707AC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76030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707AC0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18"/>
        <w:gridCol w:w="3227"/>
        <w:gridCol w:w="415"/>
        <w:gridCol w:w="3063"/>
        <w:gridCol w:w="1153"/>
        <w:gridCol w:w="1231"/>
        <w:gridCol w:w="4953"/>
        <w:gridCol w:w="250"/>
      </w:tblGrid>
      <w:tr w:rsidR="0041095F" w:rsidRPr="00C05D70" w:rsidTr="001D4F89">
        <w:trPr>
          <w:gridAfter w:val="1"/>
          <w:wAfter w:w="250" w:type="dxa"/>
          <w:trHeight w:val="1453"/>
          <w:jc w:val="center"/>
        </w:trPr>
        <w:tc>
          <w:tcPr>
            <w:tcW w:w="14860" w:type="dxa"/>
            <w:gridSpan w:val="7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1D4F89">
        <w:trPr>
          <w:gridAfter w:val="1"/>
          <w:wAfter w:w="250" w:type="dxa"/>
          <w:trHeight w:val="794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8C2671" w:rsidRPr="00C05D70" w:rsidTr="001D4F89">
        <w:trPr>
          <w:gridAfter w:val="1"/>
          <w:wAfter w:w="250" w:type="dxa"/>
          <w:trHeight w:val="794"/>
          <w:jc w:val="center"/>
        </w:trPr>
        <w:tc>
          <w:tcPr>
            <w:tcW w:w="4045" w:type="dxa"/>
            <w:gridSpan w:val="2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815" w:type="dxa"/>
            <w:gridSpan w:val="5"/>
            <w:shd w:val="clear" w:color="auto" w:fill="FFFFCC"/>
            <w:vAlign w:val="center"/>
          </w:tcPr>
          <w:p w:rsidR="008C2671" w:rsidRPr="00D60283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8C2671" w:rsidRPr="00C05D70" w:rsidTr="001D4F89">
        <w:trPr>
          <w:gridAfter w:val="1"/>
          <w:wAfter w:w="250" w:type="dxa"/>
          <w:trHeight w:val="851"/>
          <w:jc w:val="center"/>
        </w:trPr>
        <w:tc>
          <w:tcPr>
            <w:tcW w:w="4045" w:type="dxa"/>
            <w:gridSpan w:val="2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815" w:type="dxa"/>
            <w:gridSpan w:val="5"/>
            <w:shd w:val="clear" w:color="auto" w:fill="FFFFCC"/>
            <w:vAlign w:val="center"/>
          </w:tcPr>
          <w:p w:rsidR="008C2671" w:rsidRDefault="008C2671" w:rsidP="00B05C16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Podporiť prechod poskytovania sociálnych služieb a zabezpečenia výkonu opatrení sociálnoprávnej ochrany detí a sociálnej kurately v zariadení z inštitucionálnej formy na komunitnú a podporiť </w:t>
            </w:r>
            <w:r w:rsidR="00A8775A">
              <w:rPr>
                <w:rFonts w:ascii="Arial" w:hAnsi="Arial" w:cs="Arial"/>
                <w:b/>
                <w:bCs/>
                <w:sz w:val="19"/>
                <w:szCs w:val="19"/>
              </w:rPr>
              <w:t>rozvoj služieb starostlivosti o 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dieťa do troch rokov veku na komunitnej úrovni</w:t>
            </w:r>
          </w:p>
          <w:p w:rsidR="008C2671" w:rsidRPr="00E52A48" w:rsidRDefault="00FF4838" w:rsidP="00BD2AD0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D578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Časť B: </w:t>
            </w:r>
            <w:r w:rsidRPr="00C04F6A">
              <w:rPr>
                <w:rFonts w:ascii="Arial" w:hAnsi="Arial" w:cs="Arial"/>
                <w:b/>
                <w:bCs/>
                <w:sz w:val="19"/>
                <w:szCs w:val="19"/>
              </w:rPr>
              <w:t>Projekty zamerané na  skvalitnenie a rozšírenie existujúcich a vznik nových komunitných sociálnych služieb a opatrení SPO a SK na komunitnej úrovni</w:t>
            </w:r>
            <w:r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42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063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3" w:type="dxa"/>
            <w:shd w:val="clear" w:color="auto" w:fill="CCFFFF"/>
            <w:vAlign w:val="center"/>
          </w:tcPr>
          <w:p w:rsidR="00E83D82" w:rsidRPr="00290A6E" w:rsidRDefault="00E83D82" w:rsidP="00BD2A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1" w:type="dxa"/>
            <w:shd w:val="clear" w:color="auto" w:fill="CCFFFF"/>
            <w:vAlign w:val="center"/>
          </w:tcPr>
          <w:p w:rsidR="00E83D82" w:rsidRPr="00290A6E" w:rsidRDefault="00E83D82" w:rsidP="00BD2A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203" w:type="dxa"/>
            <w:gridSpan w:val="2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1.6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C05D70" w:rsidRDefault="000A5BBF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Pr="00C05D70" w:rsidRDefault="000A5BBF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Pr="00C05D70" w:rsidRDefault="00F93707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78232535"/>
                <w:placeholder>
                  <w:docPart w:val="38E022FF1D8D45638B6431D9614E2BBD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125176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2668F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F93707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21392176"/>
                <w:placeholder>
                  <w:docPart w:val="E88713FF50804781918A3816EDAEDD5B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D4F89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1D4F89" w:rsidRDefault="001D4F89" w:rsidP="001D4F8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1.8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1D4F89" w:rsidRDefault="001D4F89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Kvalita projektového zámeru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1D4F89" w:rsidRPr="002668F3" w:rsidRDefault="001D4F89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DA6E60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D4F89" w:rsidRDefault="00F93707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906065161"/>
                <w:placeholder>
                  <w:docPart w:val="34D3FCEAB7CC4312BB1EDC87468BAE47"/>
                </w:placeholder>
                <w:showingPlcHdr/>
                <w:comboBox>
                  <w:listItem w:displayText="7" w:value="7"/>
                </w:comboBox>
              </w:sdtPr>
              <w:sdtEndPr/>
              <w:sdtContent>
                <w:r w:rsidR="001D4F89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1D4F89" w:rsidRDefault="001D4F89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12917"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1D4F89" w:rsidRPr="00C05D70" w:rsidRDefault="001D4F89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125176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F93707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17735300"/>
                <w:placeholder>
                  <w:docPart w:val="D2B94731F8C148AFA414454E21A56B96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125176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F93707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372758472"/>
                <w:placeholder>
                  <w:docPart w:val="F181CDA4F080444193561EB2DEA4450B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016B9C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F93707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409723899"/>
                <w:placeholder>
                  <w:docPart w:val="21C1ADAEAEBC4FD685ECEBD56AF549B0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8775A" w:rsidRDefault="00A8775A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C66CD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 sociálnych služieb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57494985"/>
            <w:placeholder>
              <w:docPart w:val="2EAD97B0E5CE4427B0ED06B23B2FEE60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C66CD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cieľových skupín do spoločnosti a na trh práce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3239A4ACD8A1423EB63DC2012043B406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75955856"/>
            <w:placeholder>
              <w:docPart w:val="6C4602575CB4404CB136B6D69124456A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47744537"/>
            <w:placeholder>
              <w:docPart w:val="EAB4374FF86240B5BD2DF317B4F23C0C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16220970"/>
            <w:placeholder>
              <w:docPart w:val="181C4D24AFED4F2AA3E856043569ACAC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03190319"/>
            <w:placeholder>
              <w:docPart w:val="4A8AA57F17C04256BB6EF10267DAE8AC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A47FE5" w:rsidRPr="00DF6F58" w:rsidRDefault="00A47FE5" w:rsidP="00A47FE5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DF6F58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9"/>
        <w:tblW w:w="498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9777"/>
        <w:gridCol w:w="1160"/>
        <w:gridCol w:w="1488"/>
        <w:gridCol w:w="1139"/>
      </w:tblGrid>
      <w:tr w:rsidR="00A47FE5" w:rsidRPr="00DF6F58" w:rsidTr="00177010">
        <w:tc>
          <w:tcPr>
            <w:tcW w:w="5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A47FE5" w:rsidRPr="00DF6F58" w:rsidTr="00177010">
        <w:trPr>
          <w:trHeight w:val="180"/>
        </w:trPr>
        <w:tc>
          <w:tcPr>
            <w:tcW w:w="580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186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</w:t>
            </w:r>
            <w:r w:rsidRPr="00DF6F58" w:rsidDel="00FC20A0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IROP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80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Regionálnou integrovanou územnou stratégiou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80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1.3. Súlad projektu s legislatívou SR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príslušnými národnými stratégiami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211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5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152E2E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A47FE5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1.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6 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 w:rsidR="00093AA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7 </w:t>
            </w:r>
            <w:r w:rsidR="00093AAE" w:rsidRPr="00152E2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1D4F89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1D4F89" w:rsidRPr="00375B82" w:rsidRDefault="001D4F89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1D4F89" w:rsidRPr="00DF6F58" w:rsidRDefault="001D4F89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1.8. Kvalita projektového zámeru</w:t>
            </w:r>
          </w:p>
        </w:tc>
        <w:tc>
          <w:tcPr>
            <w:tcW w:w="378" w:type="pct"/>
            <w:vAlign w:val="center"/>
          </w:tcPr>
          <w:p w:rsidR="001D4F89" w:rsidRPr="00DF6F58" w:rsidRDefault="001D4F89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1D4F89" w:rsidRPr="00DF6F58" w:rsidRDefault="001D4F89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1D4F89" w:rsidRDefault="001D4F89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7</w:t>
            </w: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93AAE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093AAE" w:rsidRPr="00DF6F58" w:rsidRDefault="00093AAE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5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93AAE" w:rsidRPr="00DF6F58" w:rsidTr="00177010">
        <w:trPr>
          <w:trHeight w:val="195"/>
        </w:trPr>
        <w:tc>
          <w:tcPr>
            <w:tcW w:w="580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1D4F89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093AAE" w:rsidRPr="00DF6F58" w:rsidTr="00177010">
        <w:trPr>
          <w:trHeight w:val="274"/>
        </w:trPr>
        <w:tc>
          <w:tcPr>
            <w:tcW w:w="580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hAnsi="Arial" w:cs="Arial"/>
                <w:b/>
                <w:sz w:val="19"/>
                <w:szCs w:val="19"/>
              </w:rPr>
              <w:t>Navrhovaný spôsob realizácie projektu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 projektu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93AAE" w:rsidRPr="00DF6F58" w:rsidTr="00177010">
        <w:trPr>
          <w:trHeight w:val="24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93AAE" w:rsidRPr="00DF6F58" w:rsidTr="00177010">
        <w:trPr>
          <w:trHeight w:val="17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093AAE" w:rsidRPr="00DF6F58" w:rsidTr="00177010">
        <w:trPr>
          <w:trHeight w:val="22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 sociálnych služieb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093AAE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5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cieľových skupín do spoločnosti a na trh práce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093AAE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21</w:t>
            </w:r>
          </w:p>
        </w:tc>
      </w:tr>
      <w:tr w:rsidR="00093AAE" w:rsidRPr="00DF6F58" w:rsidTr="00177010">
        <w:trPr>
          <w:trHeight w:val="180"/>
        </w:trPr>
        <w:tc>
          <w:tcPr>
            <w:tcW w:w="580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86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093AAE" w:rsidRPr="00DF6F58" w:rsidTr="00177010">
        <w:trPr>
          <w:trHeight w:val="22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78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093AAE" w:rsidRPr="00DF6F58" w:rsidTr="00177010">
        <w:trPr>
          <w:trHeight w:val="225"/>
        </w:trPr>
        <w:tc>
          <w:tcPr>
            <w:tcW w:w="580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093AAE" w:rsidRPr="00DF6F58" w:rsidTr="00177010">
        <w:trPr>
          <w:trHeight w:val="105"/>
        </w:trPr>
        <w:tc>
          <w:tcPr>
            <w:tcW w:w="580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93AAE" w:rsidRPr="00DF6F58" w:rsidTr="00177010">
        <w:trPr>
          <w:trHeight w:val="164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93AAE" w:rsidRPr="00DF6F58" w:rsidTr="00177010">
        <w:trPr>
          <w:trHeight w:val="213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93AAE" w:rsidRPr="00DF6F58" w:rsidTr="00177010">
        <w:trPr>
          <w:trHeight w:val="130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93AAE" w:rsidRPr="00DF6F58" w:rsidTr="00177010">
        <w:trPr>
          <w:trHeight w:val="26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093AAE" w:rsidRPr="00DF6F58" w:rsidTr="00177010">
        <w:trPr>
          <w:trHeight w:val="266"/>
        </w:trPr>
        <w:tc>
          <w:tcPr>
            <w:tcW w:w="58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093AAE" w:rsidRPr="00DF6F58" w:rsidTr="00177010">
        <w:tc>
          <w:tcPr>
            <w:tcW w:w="4144" w:type="pct"/>
            <w:gridSpan w:val="3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093AAE" w:rsidRPr="00DF6F58" w:rsidRDefault="001D4F89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50</w:t>
            </w:r>
          </w:p>
        </w:tc>
      </w:tr>
    </w:tbl>
    <w:p w:rsidR="00C414AA" w:rsidRDefault="00C414AA"/>
    <w:p w:rsidR="00A47FE5" w:rsidRDefault="00A47FE5"/>
    <w:p w:rsidR="00A47FE5" w:rsidRDefault="00A47FE5"/>
    <w:p w:rsidR="00A47FE5" w:rsidRDefault="00A47FE5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1D4F89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</w:t>
            </w:r>
            <w:r w:rsidRPr="00BD2AD0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0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76030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07AC0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07AC0" w:rsidRPr="00C05D70" w:rsidRDefault="00707AC0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07AC0" w:rsidRPr="00C05D70" w:rsidRDefault="00707AC0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3205CE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C4060C" w:rsidRDefault="00E83D82" w:rsidP="00C4060C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71FE1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71FE1">
              <w:t>.</w:t>
            </w:r>
            <w:r w:rsidR="00C4060C">
              <w:t xml:space="preserve"> </w:t>
            </w:r>
            <w:r w:rsidR="00C4060C">
              <w:rPr>
                <w:rStyle w:val="Odkaznapoznmkupodiarou"/>
              </w:rPr>
              <w:footnoteReference w:id="29"/>
            </w:r>
            <w:r w:rsidR="00C4060C">
              <w:rPr>
                <w:rFonts w:eastAsiaTheme="minorHAnsi" w:cs="Times New Roman"/>
                <w:szCs w:val="24"/>
              </w:rPr>
              <w:t xml:space="preserve"> </w:t>
            </w:r>
          </w:p>
          <w:p w:rsidR="00E83D82" w:rsidRPr="00C05D70" w:rsidRDefault="00E83D82" w:rsidP="00D71FE1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707AC0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 w:rsidR="0076030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707AC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="00E83D82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A339AD">
      <w:footerReference w:type="default" r:id="rId11"/>
      <w:headerReference w:type="first" r:id="rId12"/>
      <w:footerReference w:type="first" r:id="rId13"/>
      <w:pgSz w:w="16838" w:h="11906" w:orient="landscape"/>
      <w:pgMar w:top="1276" w:right="822" w:bottom="709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8CB" w:rsidRDefault="00B468CB" w:rsidP="009B44B8">
      <w:pPr>
        <w:spacing w:after="0" w:line="240" w:lineRule="auto"/>
      </w:pPr>
      <w:r>
        <w:separator/>
      </w:r>
    </w:p>
  </w:endnote>
  <w:endnote w:type="continuationSeparator" w:id="0">
    <w:p w:rsidR="00B468CB" w:rsidRDefault="00B468C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6A6A6E" w:rsidP="006A6A6E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8B759A">
      <w:rPr>
        <w:rFonts w:ascii="Arial" w:hAnsi="Arial" w:cs="Arial"/>
        <w:sz w:val="16"/>
        <w:szCs w:val="16"/>
      </w:rPr>
      <w:t>10</w:t>
    </w:r>
    <w:ins w:id="3" w:author="OM" w:date="2020-02-24T10:04:00Z">
      <w:r w:rsidR="007554A9">
        <w:rPr>
          <w:rFonts w:ascii="Arial" w:hAnsi="Arial" w:cs="Arial"/>
          <w:sz w:val="16"/>
          <w:szCs w:val="16"/>
        </w:rPr>
        <w:t>.1</w:t>
      </w:r>
    </w:ins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090E52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090E52">
          <w:rPr>
            <w:rFonts w:ascii="Arial" w:hAnsi="Arial" w:cs="Arial"/>
            <w:sz w:val="16"/>
            <w:szCs w:val="16"/>
          </w:rPr>
          <w:fldChar w:fldCharType="begin"/>
        </w:r>
        <w:r w:rsidR="00AE6EF6" w:rsidRPr="00090E52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090E52">
          <w:rPr>
            <w:rFonts w:ascii="Arial" w:hAnsi="Arial" w:cs="Arial"/>
            <w:sz w:val="16"/>
            <w:szCs w:val="16"/>
          </w:rPr>
          <w:fldChar w:fldCharType="separate"/>
        </w:r>
        <w:r w:rsidR="00F93707">
          <w:rPr>
            <w:rFonts w:ascii="Arial" w:hAnsi="Arial" w:cs="Arial"/>
            <w:noProof/>
            <w:sz w:val="16"/>
            <w:szCs w:val="16"/>
          </w:rPr>
          <w:t>3</w:t>
        </w:r>
        <w:r w:rsidR="00AE6EF6" w:rsidRPr="00090E52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A6E" w:rsidRDefault="006A6A6E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8B759A">
      <w:rPr>
        <w:rFonts w:ascii="Arial" w:hAnsi="Arial" w:cs="Arial"/>
        <w:sz w:val="16"/>
        <w:szCs w:val="16"/>
      </w:rPr>
      <w:t>10</w:t>
    </w:r>
    <w:ins w:id="4" w:author="OM" w:date="2020-02-24T10:04:00Z">
      <w:r w:rsidR="007554A9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8CB" w:rsidRDefault="00B468CB" w:rsidP="009B44B8">
      <w:pPr>
        <w:spacing w:after="0" w:line="240" w:lineRule="auto"/>
      </w:pPr>
      <w:r>
        <w:separator/>
      </w:r>
    </w:p>
  </w:footnote>
  <w:footnote w:type="continuationSeparator" w:id="0">
    <w:p w:rsidR="00B468CB" w:rsidRDefault="00B468C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8B67AD" w:rsidRDefault="008B67AD" w:rsidP="008B67AD">
      <w:pPr>
        <w:pStyle w:val="Textpoznmkypodiarou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 </w:t>
      </w:r>
      <w:r w:rsidRPr="004245EB">
        <w:rPr>
          <w:rFonts w:ascii="Arial" w:hAnsi="Arial" w:cs="Arial"/>
          <w:sz w:val="16"/>
          <w:szCs w:val="16"/>
        </w:rPr>
        <w:t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</w:t>
      </w:r>
      <w:r>
        <w:rPr>
          <w:rFonts w:ascii="Arial" w:hAnsi="Arial" w:cs="Arial"/>
          <w:sz w:val="16"/>
          <w:szCs w:val="16"/>
        </w:rPr>
        <w:t xml:space="preserve">. </w:t>
      </w:r>
      <w:r w:rsidRPr="00335918"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v rokoch 2018 a 2019.</w:t>
      </w:r>
    </w:p>
  </w:footnote>
  <w:footnote w:id="3">
    <w:p w:rsidR="00AE6EF6" w:rsidRDefault="00AE6EF6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BD2AD0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707AC0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7">
    <w:p w:rsidR="00E739CE" w:rsidRDefault="00E739CE" w:rsidP="004810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CC1081">
        <w:rPr>
          <w:rFonts w:ascii="Arial" w:hAnsi="Arial" w:cs="Arial"/>
          <w:sz w:val="16"/>
          <w:szCs w:val="16"/>
        </w:rPr>
        <w:t xml:space="preserve">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080C13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6639F9">
        <w:rPr>
          <w:rFonts w:ascii="Arial" w:hAnsi="Arial" w:cs="Arial"/>
          <w:sz w:val="16"/>
          <w:szCs w:val="16"/>
        </w:rPr>
        <w:t xml:space="preserve">právne </w:t>
      </w:r>
      <w:r w:rsidR="00080C13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ins w:id="0" w:author="OM" w:date="2020-02-28T08:44:00Z">
        <w:r w:rsidR="00F93707">
          <w:rPr>
            <w:rFonts w:ascii="Arial" w:hAnsi="Arial" w:cs="Arial"/>
            <w:sz w:val="16"/>
            <w:szCs w:val="16"/>
          </w:rPr>
          <w:t xml:space="preserve"> </w:t>
        </w:r>
      </w:ins>
      <w:ins w:id="1" w:author="OM" w:date="2020-02-28T08:45:00Z">
        <w:r w:rsidR="00F93707" w:rsidRPr="005F5D49">
          <w:rPr>
            <w:rFonts w:ascii="Arial" w:hAnsi="Arial" w:cs="Arial"/>
            <w:sz w:val="16"/>
            <w:szCs w:val="16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  <w:bookmarkStart w:id="2" w:name="_GoBack"/>
      <w:bookmarkEnd w:id="2"/>
    </w:p>
  </w:footnote>
  <w:footnote w:id="8">
    <w:p w:rsidR="00AE6EF6" w:rsidRDefault="00AE6EF6" w:rsidP="0041095F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76030A" w:rsidRPr="0076030A">
        <w:rPr>
          <w:rFonts w:ascii="Arial" w:hAnsi="Arial" w:cs="Arial"/>
          <w:sz w:val="16"/>
          <w:szCs w:val="16"/>
        </w:rPr>
        <w:t xml:space="preserve"> </w:t>
      </w:r>
      <w:r w:rsidR="0076030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707AC0" w:rsidRDefault="00707AC0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C4060C" w:rsidRDefault="00C4060C" w:rsidP="00C4060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707AC0" w:rsidRDefault="00707AC0" w:rsidP="00707AC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707AC0" w:rsidRDefault="00707AC0" w:rsidP="00707AC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BD2AD0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BD2AD0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707AC0">
        <w:rPr>
          <w:rFonts w:ascii="Arial" w:hAnsi="Arial" w:cs="Arial"/>
          <w:sz w:val="16"/>
          <w:szCs w:val="16"/>
        </w:rPr>
        <w:t>(pri vylučovacích a bodovaných hodnotiacich kritériách)</w:t>
      </w:r>
      <w:r w:rsidR="00707AC0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1D4F89">
        <w:rPr>
          <w:rFonts w:ascii="Arial" w:hAnsi="Arial" w:cs="Arial"/>
          <w:color w:val="000000" w:themeColor="text1"/>
          <w:sz w:val="16"/>
          <w:szCs w:val="16"/>
        </w:rPr>
        <w:t>30</w:t>
      </w:r>
      <w:r w:rsidR="001D4F89" w:rsidRPr="00A445A3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76030A" w:rsidRPr="0076030A">
        <w:rPr>
          <w:rFonts w:ascii="Arial" w:hAnsi="Arial" w:cs="Arial"/>
          <w:sz w:val="16"/>
          <w:szCs w:val="16"/>
        </w:rPr>
        <w:t xml:space="preserve"> </w:t>
      </w:r>
      <w:r w:rsidR="0076030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707AC0" w:rsidRDefault="00707AC0" w:rsidP="00707AC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C4060C" w:rsidRDefault="00C4060C" w:rsidP="00C4060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707AC0" w:rsidRDefault="00707AC0" w:rsidP="00707AC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707AC0" w:rsidRDefault="00707AC0" w:rsidP="00707AC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0C13"/>
    <w:rsid w:val="000868B3"/>
    <w:rsid w:val="00090E52"/>
    <w:rsid w:val="00093AAE"/>
    <w:rsid w:val="000A5BBF"/>
    <w:rsid w:val="000A6220"/>
    <w:rsid w:val="000C53F2"/>
    <w:rsid w:val="000D39BE"/>
    <w:rsid w:val="000E371D"/>
    <w:rsid w:val="000E37C0"/>
    <w:rsid w:val="000F3D3D"/>
    <w:rsid w:val="00105536"/>
    <w:rsid w:val="0010760D"/>
    <w:rsid w:val="00116FE7"/>
    <w:rsid w:val="00125176"/>
    <w:rsid w:val="00137CC3"/>
    <w:rsid w:val="001408A6"/>
    <w:rsid w:val="00150561"/>
    <w:rsid w:val="00154F86"/>
    <w:rsid w:val="001858E8"/>
    <w:rsid w:val="001941BE"/>
    <w:rsid w:val="00197270"/>
    <w:rsid w:val="001A37BB"/>
    <w:rsid w:val="001A3AA0"/>
    <w:rsid w:val="001B0248"/>
    <w:rsid w:val="001B3EF8"/>
    <w:rsid w:val="001D4F89"/>
    <w:rsid w:val="002139AE"/>
    <w:rsid w:val="0022265F"/>
    <w:rsid w:val="00237562"/>
    <w:rsid w:val="002452DA"/>
    <w:rsid w:val="0024799D"/>
    <w:rsid w:val="002517F7"/>
    <w:rsid w:val="00263DEB"/>
    <w:rsid w:val="00285341"/>
    <w:rsid w:val="00290A6E"/>
    <w:rsid w:val="002A0D79"/>
    <w:rsid w:val="002B480E"/>
    <w:rsid w:val="002B6093"/>
    <w:rsid w:val="002B60FE"/>
    <w:rsid w:val="002B7C9C"/>
    <w:rsid w:val="002C2033"/>
    <w:rsid w:val="002C2724"/>
    <w:rsid w:val="002D28A7"/>
    <w:rsid w:val="003156CE"/>
    <w:rsid w:val="00317176"/>
    <w:rsid w:val="003205CE"/>
    <w:rsid w:val="00323FF3"/>
    <w:rsid w:val="003377A7"/>
    <w:rsid w:val="003413E7"/>
    <w:rsid w:val="00341BD9"/>
    <w:rsid w:val="003503DB"/>
    <w:rsid w:val="003639C8"/>
    <w:rsid w:val="003739C8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56E14"/>
    <w:rsid w:val="004669CF"/>
    <w:rsid w:val="00473BF7"/>
    <w:rsid w:val="004748A9"/>
    <w:rsid w:val="00481038"/>
    <w:rsid w:val="004841E3"/>
    <w:rsid w:val="004B0BB8"/>
    <w:rsid w:val="004B3724"/>
    <w:rsid w:val="004C16E7"/>
    <w:rsid w:val="004D176E"/>
    <w:rsid w:val="004F18BD"/>
    <w:rsid w:val="0051190E"/>
    <w:rsid w:val="00514327"/>
    <w:rsid w:val="00517659"/>
    <w:rsid w:val="00517A1A"/>
    <w:rsid w:val="005349B4"/>
    <w:rsid w:val="00536A05"/>
    <w:rsid w:val="00541125"/>
    <w:rsid w:val="005503DB"/>
    <w:rsid w:val="005539D7"/>
    <w:rsid w:val="00561A53"/>
    <w:rsid w:val="00576E70"/>
    <w:rsid w:val="005841E5"/>
    <w:rsid w:val="005868DB"/>
    <w:rsid w:val="0059072E"/>
    <w:rsid w:val="00595C97"/>
    <w:rsid w:val="0059601B"/>
    <w:rsid w:val="00597067"/>
    <w:rsid w:val="005A2204"/>
    <w:rsid w:val="005B1E08"/>
    <w:rsid w:val="005C7F16"/>
    <w:rsid w:val="005D0651"/>
    <w:rsid w:val="005D16C2"/>
    <w:rsid w:val="005D3B47"/>
    <w:rsid w:val="006259E2"/>
    <w:rsid w:val="006267ED"/>
    <w:rsid w:val="006300A5"/>
    <w:rsid w:val="0063252F"/>
    <w:rsid w:val="00635062"/>
    <w:rsid w:val="00640198"/>
    <w:rsid w:val="006426D5"/>
    <w:rsid w:val="00645C7C"/>
    <w:rsid w:val="0065094A"/>
    <w:rsid w:val="00661770"/>
    <w:rsid w:val="006636D2"/>
    <w:rsid w:val="006639F9"/>
    <w:rsid w:val="00663AAC"/>
    <w:rsid w:val="006647CF"/>
    <w:rsid w:val="00675503"/>
    <w:rsid w:val="006837C5"/>
    <w:rsid w:val="006909F8"/>
    <w:rsid w:val="00695365"/>
    <w:rsid w:val="006A08A6"/>
    <w:rsid w:val="006A0FA0"/>
    <w:rsid w:val="006A6A6E"/>
    <w:rsid w:val="006C4992"/>
    <w:rsid w:val="006D149B"/>
    <w:rsid w:val="006D5D4D"/>
    <w:rsid w:val="00700482"/>
    <w:rsid w:val="0070283F"/>
    <w:rsid w:val="00707AC0"/>
    <w:rsid w:val="00712611"/>
    <w:rsid w:val="00712F7D"/>
    <w:rsid w:val="0071726E"/>
    <w:rsid w:val="0072173B"/>
    <w:rsid w:val="00734B73"/>
    <w:rsid w:val="00753B58"/>
    <w:rsid w:val="007554A9"/>
    <w:rsid w:val="0076030A"/>
    <w:rsid w:val="00760B82"/>
    <w:rsid w:val="00762D03"/>
    <w:rsid w:val="00770188"/>
    <w:rsid w:val="007736B4"/>
    <w:rsid w:val="00777E90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4329B"/>
    <w:rsid w:val="008533CB"/>
    <w:rsid w:val="00855787"/>
    <w:rsid w:val="0085769A"/>
    <w:rsid w:val="00860CE0"/>
    <w:rsid w:val="00867EE9"/>
    <w:rsid w:val="008716BD"/>
    <w:rsid w:val="0087178B"/>
    <w:rsid w:val="00887D16"/>
    <w:rsid w:val="008937F6"/>
    <w:rsid w:val="008A7DBF"/>
    <w:rsid w:val="008B4E86"/>
    <w:rsid w:val="008B67AD"/>
    <w:rsid w:val="008B759A"/>
    <w:rsid w:val="008C2671"/>
    <w:rsid w:val="008C3CB0"/>
    <w:rsid w:val="009175AF"/>
    <w:rsid w:val="0093287C"/>
    <w:rsid w:val="009430F8"/>
    <w:rsid w:val="00944BAA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C6797"/>
    <w:rsid w:val="009E7FE9"/>
    <w:rsid w:val="009F1B0E"/>
    <w:rsid w:val="009F3D26"/>
    <w:rsid w:val="00A0011D"/>
    <w:rsid w:val="00A07B8E"/>
    <w:rsid w:val="00A17D46"/>
    <w:rsid w:val="00A207AB"/>
    <w:rsid w:val="00A20F6F"/>
    <w:rsid w:val="00A2481D"/>
    <w:rsid w:val="00A3065E"/>
    <w:rsid w:val="00A334CD"/>
    <w:rsid w:val="00A33671"/>
    <w:rsid w:val="00A339AD"/>
    <w:rsid w:val="00A400CE"/>
    <w:rsid w:val="00A47FE5"/>
    <w:rsid w:val="00A601A7"/>
    <w:rsid w:val="00A634E1"/>
    <w:rsid w:val="00A64E0E"/>
    <w:rsid w:val="00A66794"/>
    <w:rsid w:val="00A72107"/>
    <w:rsid w:val="00A75FBD"/>
    <w:rsid w:val="00A77422"/>
    <w:rsid w:val="00A80A00"/>
    <w:rsid w:val="00A83B90"/>
    <w:rsid w:val="00A853A5"/>
    <w:rsid w:val="00A8775A"/>
    <w:rsid w:val="00A9035D"/>
    <w:rsid w:val="00A93A95"/>
    <w:rsid w:val="00AD08CE"/>
    <w:rsid w:val="00AD14B0"/>
    <w:rsid w:val="00AD3763"/>
    <w:rsid w:val="00AE0EE7"/>
    <w:rsid w:val="00AE4439"/>
    <w:rsid w:val="00AE6EF6"/>
    <w:rsid w:val="00B045EF"/>
    <w:rsid w:val="00B10736"/>
    <w:rsid w:val="00B12917"/>
    <w:rsid w:val="00B20440"/>
    <w:rsid w:val="00B2461A"/>
    <w:rsid w:val="00B26418"/>
    <w:rsid w:val="00B341AC"/>
    <w:rsid w:val="00B44290"/>
    <w:rsid w:val="00B468CB"/>
    <w:rsid w:val="00B50A6D"/>
    <w:rsid w:val="00B60573"/>
    <w:rsid w:val="00B6172E"/>
    <w:rsid w:val="00B65D26"/>
    <w:rsid w:val="00B66F4A"/>
    <w:rsid w:val="00B81739"/>
    <w:rsid w:val="00B81782"/>
    <w:rsid w:val="00B90F9C"/>
    <w:rsid w:val="00B95BA5"/>
    <w:rsid w:val="00BA2B79"/>
    <w:rsid w:val="00BA7E3E"/>
    <w:rsid w:val="00BB4138"/>
    <w:rsid w:val="00BD2AD0"/>
    <w:rsid w:val="00BE764E"/>
    <w:rsid w:val="00C05D70"/>
    <w:rsid w:val="00C4060C"/>
    <w:rsid w:val="00C414AA"/>
    <w:rsid w:val="00C41E42"/>
    <w:rsid w:val="00C47C05"/>
    <w:rsid w:val="00C571C4"/>
    <w:rsid w:val="00C708C3"/>
    <w:rsid w:val="00C910BF"/>
    <w:rsid w:val="00C94A5B"/>
    <w:rsid w:val="00CA0B71"/>
    <w:rsid w:val="00CA39A3"/>
    <w:rsid w:val="00CB4BAD"/>
    <w:rsid w:val="00CC1081"/>
    <w:rsid w:val="00CC7D70"/>
    <w:rsid w:val="00CE0D6E"/>
    <w:rsid w:val="00D0570A"/>
    <w:rsid w:val="00D0779C"/>
    <w:rsid w:val="00D14CF2"/>
    <w:rsid w:val="00D15B11"/>
    <w:rsid w:val="00D227FA"/>
    <w:rsid w:val="00D579BA"/>
    <w:rsid w:val="00D71FE1"/>
    <w:rsid w:val="00D865D3"/>
    <w:rsid w:val="00DB3D85"/>
    <w:rsid w:val="00DB78E1"/>
    <w:rsid w:val="00DC070A"/>
    <w:rsid w:val="00DC1212"/>
    <w:rsid w:val="00DC3A27"/>
    <w:rsid w:val="00DC5CE2"/>
    <w:rsid w:val="00DF3226"/>
    <w:rsid w:val="00E1266C"/>
    <w:rsid w:val="00E1543C"/>
    <w:rsid w:val="00E23C50"/>
    <w:rsid w:val="00E30A1B"/>
    <w:rsid w:val="00E3284D"/>
    <w:rsid w:val="00E32EBC"/>
    <w:rsid w:val="00E45FED"/>
    <w:rsid w:val="00E52A48"/>
    <w:rsid w:val="00E55862"/>
    <w:rsid w:val="00E739CE"/>
    <w:rsid w:val="00E83D82"/>
    <w:rsid w:val="00E9249D"/>
    <w:rsid w:val="00EA7774"/>
    <w:rsid w:val="00EB1FDC"/>
    <w:rsid w:val="00EC6DF3"/>
    <w:rsid w:val="00ED45FB"/>
    <w:rsid w:val="00EF1B39"/>
    <w:rsid w:val="00EF23AD"/>
    <w:rsid w:val="00F0092F"/>
    <w:rsid w:val="00F12F08"/>
    <w:rsid w:val="00F147E9"/>
    <w:rsid w:val="00F169A7"/>
    <w:rsid w:val="00F24DF9"/>
    <w:rsid w:val="00F6568E"/>
    <w:rsid w:val="00F72158"/>
    <w:rsid w:val="00F77B50"/>
    <w:rsid w:val="00F80307"/>
    <w:rsid w:val="00F84B30"/>
    <w:rsid w:val="00F93707"/>
    <w:rsid w:val="00F95E11"/>
    <w:rsid w:val="00FB0AB2"/>
    <w:rsid w:val="00FC2EA4"/>
    <w:rsid w:val="00FC3135"/>
    <w:rsid w:val="00FC600A"/>
    <w:rsid w:val="00FD028A"/>
    <w:rsid w:val="00FD7E98"/>
    <w:rsid w:val="00FE0EF9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2031D3B"/>
  <w15:docId w15:val="{33C1F377-66CE-4222-BDBB-1AEB86405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unhideWhenUsed/>
    <w:qFormat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uiPriority w:val="99"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9">
    <w:name w:val="Table Grid9"/>
    <w:basedOn w:val="Normlnatabuka"/>
    <w:next w:val="Mriekatabuky"/>
    <w:uiPriority w:val="39"/>
    <w:rsid w:val="00A47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9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F857E22E44424B5A8AD5C5244CFA9B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C211AE-D12F-4C0F-872E-251BBD43135E}"/>
      </w:docPartPr>
      <w:docPartBody>
        <w:p w:rsidR="001A276E" w:rsidRDefault="00C338EA" w:rsidP="00C338EA">
          <w:pPr>
            <w:pStyle w:val="F857E22E44424B5A8AD5C5244CFA9BD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C651D7FFB594A478A8FD58B57C9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93E981-ABC0-488F-B33C-B6A43E1BCD2F}"/>
      </w:docPartPr>
      <w:docPartBody>
        <w:p w:rsidR="001A276E" w:rsidRDefault="00C338EA" w:rsidP="00C338EA">
          <w:pPr>
            <w:pStyle w:val="EC651D7FFB594A478A8FD58B57C9137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716100449A64F1E937E59DA7647F3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6F4FA5-E87A-4D4B-B3BE-A4A420B4E7DE}"/>
      </w:docPartPr>
      <w:docPartBody>
        <w:p w:rsidR="001A276E" w:rsidRDefault="00C338EA" w:rsidP="00C338EA">
          <w:pPr>
            <w:pStyle w:val="6716100449A64F1E937E59DA7647F3F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1DFDAFC867B4F01A9C4886AA59EA1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26C264-231C-4B4D-B212-0B6E0829D723}"/>
      </w:docPartPr>
      <w:docPartBody>
        <w:p w:rsidR="001A276E" w:rsidRDefault="00C338EA" w:rsidP="00C338EA">
          <w:pPr>
            <w:pStyle w:val="B1DFDAFC867B4F01A9C4886AA59EA15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60506F02B97407B9907614C36868C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638CAD-A072-4EBD-9E47-BEBA5D71D88E}"/>
      </w:docPartPr>
      <w:docPartBody>
        <w:p w:rsidR="001A276E" w:rsidRDefault="00C338EA" w:rsidP="00C338EA">
          <w:pPr>
            <w:pStyle w:val="C60506F02B97407B9907614C36868C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A09009DD4134ACBB6D5AB762BC076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15209F-32A2-40A7-B90B-21713F283C21}"/>
      </w:docPartPr>
      <w:docPartBody>
        <w:p w:rsidR="001A276E" w:rsidRDefault="00C338EA" w:rsidP="00C338EA">
          <w:pPr>
            <w:pStyle w:val="1A09009DD4134ACBB6D5AB762BC0769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B2733AFF2404A36B98DF0A507EFAD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D0FF7A-6B5B-4241-AA3E-8429DCCDA711}"/>
      </w:docPartPr>
      <w:docPartBody>
        <w:p w:rsidR="001A276E" w:rsidRDefault="00C338EA" w:rsidP="00C338EA">
          <w:pPr>
            <w:pStyle w:val="EB2733AFF2404A36B98DF0A507EFAD70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61CE9C5247C4BA3A305AF819D66E4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8B4851-C5A9-4893-AD4A-3183DF68F90A}"/>
      </w:docPartPr>
      <w:docPartBody>
        <w:p w:rsidR="001A276E" w:rsidRDefault="00C338EA" w:rsidP="00C338EA">
          <w:pPr>
            <w:pStyle w:val="661CE9C5247C4BA3A305AF819D66E48B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8E022FF1D8D45638B6431D9614E2B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B71461-ACB6-4B3F-9413-A52B6D26974E}"/>
      </w:docPartPr>
      <w:docPartBody>
        <w:p w:rsidR="001A276E" w:rsidRDefault="00C338EA" w:rsidP="00C338EA">
          <w:pPr>
            <w:pStyle w:val="38E022FF1D8D45638B6431D9614E2BB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88713FF50804781918A3816EDAEDD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9E9AED-819E-4DFC-994F-FDF50AC80C8D}"/>
      </w:docPartPr>
      <w:docPartBody>
        <w:p w:rsidR="001A276E" w:rsidRDefault="00C338EA" w:rsidP="00C338EA">
          <w:pPr>
            <w:pStyle w:val="E88713FF50804781918A3816EDAEDD5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2B94731F8C148AFA414454E21A56B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A443C4-8754-44C8-9A3A-1ED6CB5E65B0}"/>
      </w:docPartPr>
      <w:docPartBody>
        <w:p w:rsidR="001A276E" w:rsidRDefault="00C338EA" w:rsidP="00C338EA">
          <w:pPr>
            <w:pStyle w:val="D2B94731F8C148AFA414454E21A56B9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181CDA4F080444193561EB2DEA44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B9BD73-261A-426D-8FE0-9F7C06C3D484}"/>
      </w:docPartPr>
      <w:docPartBody>
        <w:p w:rsidR="001A276E" w:rsidRDefault="00C338EA" w:rsidP="00C338EA">
          <w:pPr>
            <w:pStyle w:val="F181CDA4F080444193561EB2DEA4450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1C1ADAEAEBC4FD685ECEBD56AF549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5D86B7-231D-4FAF-B974-8349C66CE86E}"/>
      </w:docPartPr>
      <w:docPartBody>
        <w:p w:rsidR="001A276E" w:rsidRDefault="00C338EA" w:rsidP="00C338EA">
          <w:pPr>
            <w:pStyle w:val="21C1ADAEAEBC4FD685ECEBD56AF549B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EAD97B0E5CE4427B0ED06B23B2FEE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A04674-390F-4634-AB9E-9EECE5D6A15A}"/>
      </w:docPartPr>
      <w:docPartBody>
        <w:p w:rsidR="001A276E" w:rsidRDefault="00C338EA" w:rsidP="00C338EA">
          <w:pPr>
            <w:pStyle w:val="2EAD97B0E5CE4427B0ED06B23B2FEE6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239A4ACD8A1423EB63DC2012043B4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E54DC9-478E-4DFC-84D0-54052A2F639D}"/>
      </w:docPartPr>
      <w:docPartBody>
        <w:p w:rsidR="001A276E" w:rsidRDefault="00C338EA" w:rsidP="00C338EA">
          <w:pPr>
            <w:pStyle w:val="3239A4ACD8A1423EB63DC2012043B40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C4602575CB4404CB136B6D6912445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6373B7-9509-4702-A741-F37D230F98CB}"/>
      </w:docPartPr>
      <w:docPartBody>
        <w:p w:rsidR="001A276E" w:rsidRDefault="00C338EA" w:rsidP="00C338EA">
          <w:pPr>
            <w:pStyle w:val="6C4602575CB4404CB136B6D69124456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AB4374FF86240B5BD2DF317B4F23C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3E9277-9172-45DE-BB8A-EA97E4C6F686}"/>
      </w:docPartPr>
      <w:docPartBody>
        <w:p w:rsidR="001A276E" w:rsidRDefault="00C338EA" w:rsidP="00C338EA">
          <w:pPr>
            <w:pStyle w:val="EAB4374FF86240B5BD2DF317B4F23C0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81C4D24AFED4F2AA3E856043569AC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52EE0F-92F4-460F-9287-ECCAD3858AFA}"/>
      </w:docPartPr>
      <w:docPartBody>
        <w:p w:rsidR="001A276E" w:rsidRDefault="00C338EA" w:rsidP="00C338EA">
          <w:pPr>
            <w:pStyle w:val="181C4D24AFED4F2AA3E856043569ACA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A8AA57F17C04256BB6EF10267DAE8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95AD2-DC90-41C9-B3E3-2949A64BF072}"/>
      </w:docPartPr>
      <w:docPartBody>
        <w:p w:rsidR="001A276E" w:rsidRDefault="00C338EA" w:rsidP="00C338EA">
          <w:pPr>
            <w:pStyle w:val="4A8AA57F17C04256BB6EF10267DAE8A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4D3FCEAB7CC4312BB1EDC87468BAE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BFD767-26A8-4CE4-82B4-4A7CF5DE4DB7}"/>
      </w:docPartPr>
      <w:docPartBody>
        <w:p w:rsidR="003003AD" w:rsidRDefault="00392E3F" w:rsidP="00392E3F">
          <w:pPr>
            <w:pStyle w:val="34D3FCEAB7CC4312BB1EDC87468BAE4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A276E"/>
    <w:rsid w:val="001F0A1A"/>
    <w:rsid w:val="00225E65"/>
    <w:rsid w:val="0026123B"/>
    <w:rsid w:val="002A2439"/>
    <w:rsid w:val="003003AD"/>
    <w:rsid w:val="003709D3"/>
    <w:rsid w:val="00372018"/>
    <w:rsid w:val="00392E3F"/>
    <w:rsid w:val="003A42BD"/>
    <w:rsid w:val="003D7419"/>
    <w:rsid w:val="004069D0"/>
    <w:rsid w:val="00417237"/>
    <w:rsid w:val="004306E3"/>
    <w:rsid w:val="004B3767"/>
    <w:rsid w:val="004C595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92E3F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F857E22E44424B5A8AD5C5244CFA9BD0">
    <w:name w:val="F857E22E44424B5A8AD5C5244CFA9BD0"/>
    <w:rsid w:val="00C338EA"/>
  </w:style>
  <w:style w:type="paragraph" w:customStyle="1" w:styleId="55D225DCBFE540CEB551F4C69DCE66F8">
    <w:name w:val="55D225DCBFE540CEB551F4C69DCE66F8"/>
    <w:rsid w:val="00C338EA"/>
  </w:style>
  <w:style w:type="paragraph" w:customStyle="1" w:styleId="EC651D7FFB594A478A8FD58B57C9137F">
    <w:name w:val="EC651D7FFB594A478A8FD58B57C9137F"/>
    <w:rsid w:val="00C338EA"/>
  </w:style>
  <w:style w:type="paragraph" w:customStyle="1" w:styleId="77F40E17D9B743B5BB4EDA2A6C2DC8CA">
    <w:name w:val="77F40E17D9B743B5BB4EDA2A6C2DC8CA"/>
    <w:rsid w:val="00C338EA"/>
  </w:style>
  <w:style w:type="paragraph" w:customStyle="1" w:styleId="6716100449A64F1E937E59DA7647F3F6">
    <w:name w:val="6716100449A64F1E937E59DA7647F3F6"/>
    <w:rsid w:val="00C338EA"/>
  </w:style>
  <w:style w:type="paragraph" w:customStyle="1" w:styleId="B1DFDAFC867B4F01A9C4886AA59EA154">
    <w:name w:val="B1DFDAFC867B4F01A9C4886AA59EA154"/>
    <w:rsid w:val="00C338EA"/>
  </w:style>
  <w:style w:type="paragraph" w:customStyle="1" w:styleId="C60506F02B97407B9907614C36868CE6">
    <w:name w:val="C60506F02B97407B9907614C36868CE6"/>
    <w:rsid w:val="00C338EA"/>
  </w:style>
  <w:style w:type="paragraph" w:customStyle="1" w:styleId="1A09009DD4134ACBB6D5AB762BC07695">
    <w:name w:val="1A09009DD4134ACBB6D5AB762BC07695"/>
    <w:rsid w:val="00C338EA"/>
  </w:style>
  <w:style w:type="paragraph" w:customStyle="1" w:styleId="E013080343CB45F8A3BBAC43539CC218">
    <w:name w:val="E013080343CB45F8A3BBAC43539CC218"/>
    <w:rsid w:val="00C338EA"/>
  </w:style>
  <w:style w:type="paragraph" w:customStyle="1" w:styleId="840A6D3D99404ABE87229461DA9228C7">
    <w:name w:val="840A6D3D99404ABE87229461DA9228C7"/>
    <w:rsid w:val="00C338EA"/>
  </w:style>
  <w:style w:type="paragraph" w:customStyle="1" w:styleId="AE3BAE1ABA094860958C629862712DB7">
    <w:name w:val="AE3BAE1ABA094860958C629862712DB7"/>
    <w:rsid w:val="00C338EA"/>
  </w:style>
  <w:style w:type="paragraph" w:customStyle="1" w:styleId="ADCD6F24222246A3AD55F36033F36069">
    <w:name w:val="ADCD6F24222246A3AD55F36033F36069"/>
    <w:rsid w:val="00C338EA"/>
  </w:style>
  <w:style w:type="paragraph" w:customStyle="1" w:styleId="EB2733AFF2404A36B98DF0A507EFAD70">
    <w:name w:val="EB2733AFF2404A36B98DF0A507EFAD70"/>
    <w:rsid w:val="00C338EA"/>
  </w:style>
  <w:style w:type="paragraph" w:customStyle="1" w:styleId="661CE9C5247C4BA3A305AF819D66E48B">
    <w:name w:val="661CE9C5247C4BA3A305AF819D66E48B"/>
    <w:rsid w:val="00C338EA"/>
  </w:style>
  <w:style w:type="paragraph" w:customStyle="1" w:styleId="38E022FF1D8D45638B6431D9614E2BBD">
    <w:name w:val="38E022FF1D8D45638B6431D9614E2BBD"/>
    <w:rsid w:val="00C338EA"/>
  </w:style>
  <w:style w:type="paragraph" w:customStyle="1" w:styleId="16DBFC918EF044489E40CE9AE8593DE4">
    <w:name w:val="16DBFC918EF044489E40CE9AE8593DE4"/>
    <w:rsid w:val="00C338EA"/>
  </w:style>
  <w:style w:type="paragraph" w:customStyle="1" w:styleId="E88713FF50804781918A3816EDAEDD5B">
    <w:name w:val="E88713FF50804781918A3816EDAEDD5B"/>
    <w:rsid w:val="00C338EA"/>
  </w:style>
  <w:style w:type="paragraph" w:customStyle="1" w:styleId="A48D08E7335345E3AAC4783B1927F3E8">
    <w:name w:val="A48D08E7335345E3AAC4783B1927F3E8"/>
    <w:rsid w:val="00C338EA"/>
  </w:style>
  <w:style w:type="paragraph" w:customStyle="1" w:styleId="D5B16036826642A9941A2137C061D504">
    <w:name w:val="D5B16036826642A9941A2137C061D504"/>
    <w:rsid w:val="00C338EA"/>
  </w:style>
  <w:style w:type="paragraph" w:customStyle="1" w:styleId="8CCCA4080BEE41989CC6F9178C102CAA">
    <w:name w:val="8CCCA4080BEE41989CC6F9178C102CAA"/>
    <w:rsid w:val="00C338EA"/>
  </w:style>
  <w:style w:type="paragraph" w:customStyle="1" w:styleId="1D9E07D6E7AC4163BF9FA1277A2AEB2A">
    <w:name w:val="1D9E07D6E7AC4163BF9FA1277A2AEB2A"/>
    <w:rsid w:val="00C338EA"/>
  </w:style>
  <w:style w:type="paragraph" w:customStyle="1" w:styleId="07EAAC6FDA064560AD441D0E02FFCB2E">
    <w:name w:val="07EAAC6FDA064560AD441D0E02FFCB2E"/>
    <w:rsid w:val="00C338EA"/>
  </w:style>
  <w:style w:type="paragraph" w:customStyle="1" w:styleId="A4E65F2AEE6F4FC5B8C7C876D35E8ECC">
    <w:name w:val="A4E65F2AEE6F4FC5B8C7C876D35E8ECC"/>
    <w:rsid w:val="00C338EA"/>
  </w:style>
  <w:style w:type="paragraph" w:customStyle="1" w:styleId="8C65173161A5446AA4A8D71ADAABE710">
    <w:name w:val="8C65173161A5446AA4A8D71ADAABE710"/>
    <w:rsid w:val="00C338EA"/>
  </w:style>
  <w:style w:type="paragraph" w:customStyle="1" w:styleId="CB69EDC16A8C4B759052D556307EE515">
    <w:name w:val="CB69EDC16A8C4B759052D556307EE515"/>
    <w:rsid w:val="00C338EA"/>
  </w:style>
  <w:style w:type="paragraph" w:customStyle="1" w:styleId="3AF59A3FD51141B1AD9FA236E41098F7">
    <w:name w:val="3AF59A3FD51141B1AD9FA236E41098F7"/>
    <w:rsid w:val="00C338EA"/>
  </w:style>
  <w:style w:type="paragraph" w:customStyle="1" w:styleId="2EAD24D10DC044C6BCEE000EC1054F70">
    <w:name w:val="2EAD24D10DC044C6BCEE000EC1054F70"/>
    <w:rsid w:val="00C338EA"/>
  </w:style>
  <w:style w:type="paragraph" w:customStyle="1" w:styleId="5116F3A8E2974BE4B372A71E2DDE7AF6">
    <w:name w:val="5116F3A8E2974BE4B372A71E2DDE7AF6"/>
    <w:rsid w:val="00C338EA"/>
  </w:style>
  <w:style w:type="paragraph" w:customStyle="1" w:styleId="770B3A88EA7D4DD8B4F0792768790C9B">
    <w:name w:val="770B3A88EA7D4DD8B4F0792768790C9B"/>
    <w:rsid w:val="00C338EA"/>
  </w:style>
  <w:style w:type="paragraph" w:customStyle="1" w:styleId="4E52DD9B4B104AA8BC5706F4CF760A7D">
    <w:name w:val="4E52DD9B4B104AA8BC5706F4CF760A7D"/>
    <w:rsid w:val="00C338EA"/>
  </w:style>
  <w:style w:type="paragraph" w:customStyle="1" w:styleId="12EA51D3B84F48E29D8596E9FC760C1A">
    <w:name w:val="12EA51D3B84F48E29D8596E9FC760C1A"/>
    <w:rsid w:val="00C338EA"/>
  </w:style>
  <w:style w:type="paragraph" w:customStyle="1" w:styleId="A5FE7D91AA064B51A991017534B8EFA2">
    <w:name w:val="A5FE7D91AA064B51A991017534B8EFA2"/>
    <w:rsid w:val="00C338EA"/>
  </w:style>
  <w:style w:type="paragraph" w:customStyle="1" w:styleId="296A6EA98A39436C941DB2B3372F68FD">
    <w:name w:val="296A6EA98A39436C941DB2B3372F68FD"/>
    <w:rsid w:val="00C338EA"/>
  </w:style>
  <w:style w:type="paragraph" w:customStyle="1" w:styleId="135E447AC5D64391A540A4919E5BF087">
    <w:name w:val="135E447AC5D64391A540A4919E5BF087"/>
    <w:rsid w:val="00C338EA"/>
  </w:style>
  <w:style w:type="paragraph" w:customStyle="1" w:styleId="2119D388AD4C478D9E14F10A568CACF3">
    <w:name w:val="2119D388AD4C478D9E14F10A568CACF3"/>
    <w:rsid w:val="00C338EA"/>
  </w:style>
  <w:style w:type="paragraph" w:customStyle="1" w:styleId="D2B94731F8C148AFA414454E21A56B96">
    <w:name w:val="D2B94731F8C148AFA414454E21A56B96"/>
    <w:rsid w:val="00C338EA"/>
  </w:style>
  <w:style w:type="paragraph" w:customStyle="1" w:styleId="822396F3A90E484090C842A7046495D4">
    <w:name w:val="822396F3A90E484090C842A7046495D4"/>
    <w:rsid w:val="00C338EA"/>
  </w:style>
  <w:style w:type="paragraph" w:customStyle="1" w:styleId="F181CDA4F080444193561EB2DEA4450B">
    <w:name w:val="F181CDA4F080444193561EB2DEA4450B"/>
    <w:rsid w:val="00C338EA"/>
  </w:style>
  <w:style w:type="paragraph" w:customStyle="1" w:styleId="8666A34D10334ABF927135425E27B66F">
    <w:name w:val="8666A34D10334ABF927135425E27B66F"/>
    <w:rsid w:val="00C338EA"/>
  </w:style>
  <w:style w:type="paragraph" w:customStyle="1" w:styleId="1C05E16EF7F1463B93598125FC4AE737">
    <w:name w:val="1C05E16EF7F1463B93598125FC4AE737"/>
    <w:rsid w:val="00C338EA"/>
  </w:style>
  <w:style w:type="paragraph" w:customStyle="1" w:styleId="4F881B567EDB4AEB8D2C302102432137">
    <w:name w:val="4F881B567EDB4AEB8D2C302102432137"/>
    <w:rsid w:val="00C338EA"/>
  </w:style>
  <w:style w:type="paragraph" w:customStyle="1" w:styleId="9B6196E7088B4D22A46016D44C937D67">
    <w:name w:val="9B6196E7088B4D22A46016D44C937D67"/>
    <w:rsid w:val="00C338EA"/>
  </w:style>
  <w:style w:type="paragraph" w:customStyle="1" w:styleId="77FEABD5F006435F9FC4D7536F0D256C">
    <w:name w:val="77FEABD5F006435F9FC4D7536F0D256C"/>
    <w:rsid w:val="00C338EA"/>
  </w:style>
  <w:style w:type="paragraph" w:customStyle="1" w:styleId="00BEB12929D448C88DB71286E318B04D">
    <w:name w:val="00BEB12929D448C88DB71286E318B04D"/>
    <w:rsid w:val="00C338EA"/>
  </w:style>
  <w:style w:type="paragraph" w:customStyle="1" w:styleId="A7D3BA74AB0D4BB9A23AED88FEA0D21D">
    <w:name w:val="A7D3BA74AB0D4BB9A23AED88FEA0D21D"/>
    <w:rsid w:val="00C338EA"/>
  </w:style>
  <w:style w:type="paragraph" w:customStyle="1" w:styleId="EDEC4CD8712345B49C66ADAF33FD7CFC">
    <w:name w:val="EDEC4CD8712345B49C66ADAF33FD7CFC"/>
    <w:rsid w:val="00C338EA"/>
  </w:style>
  <w:style w:type="paragraph" w:customStyle="1" w:styleId="C4FE9E3EDCBA42D493D33703B772FEDE">
    <w:name w:val="C4FE9E3EDCBA42D493D33703B772FEDE"/>
    <w:rsid w:val="00C338EA"/>
  </w:style>
  <w:style w:type="paragraph" w:customStyle="1" w:styleId="0D881F01C3C1463281AD3B5AAB33D440">
    <w:name w:val="0D881F01C3C1463281AD3B5AAB33D440"/>
    <w:rsid w:val="00C338EA"/>
  </w:style>
  <w:style w:type="paragraph" w:customStyle="1" w:styleId="21C1ADAEAEBC4FD685ECEBD56AF549B0">
    <w:name w:val="21C1ADAEAEBC4FD685ECEBD56AF549B0"/>
    <w:rsid w:val="00C338EA"/>
  </w:style>
  <w:style w:type="paragraph" w:customStyle="1" w:styleId="3C30F568642C4CF4953228361C710CDD">
    <w:name w:val="3C30F568642C4CF4953228361C710CDD"/>
    <w:rsid w:val="00C338EA"/>
  </w:style>
  <w:style w:type="paragraph" w:customStyle="1" w:styleId="2EAD97B0E5CE4427B0ED06B23B2FEE60">
    <w:name w:val="2EAD97B0E5CE4427B0ED06B23B2FEE60"/>
    <w:rsid w:val="00C338EA"/>
  </w:style>
  <w:style w:type="paragraph" w:customStyle="1" w:styleId="3239A4ACD8A1423EB63DC2012043B406">
    <w:name w:val="3239A4ACD8A1423EB63DC2012043B406"/>
    <w:rsid w:val="00C338EA"/>
  </w:style>
  <w:style w:type="paragraph" w:customStyle="1" w:styleId="6C4602575CB4404CB136B6D69124456A">
    <w:name w:val="6C4602575CB4404CB136B6D69124456A"/>
    <w:rsid w:val="00C338EA"/>
  </w:style>
  <w:style w:type="paragraph" w:customStyle="1" w:styleId="EAB4374FF86240B5BD2DF317B4F23C0C">
    <w:name w:val="EAB4374FF86240B5BD2DF317B4F23C0C"/>
    <w:rsid w:val="00C338EA"/>
  </w:style>
  <w:style w:type="paragraph" w:customStyle="1" w:styleId="181C4D24AFED4F2AA3E856043569ACAC">
    <w:name w:val="181C4D24AFED4F2AA3E856043569ACAC"/>
    <w:rsid w:val="00C338EA"/>
  </w:style>
  <w:style w:type="paragraph" w:customStyle="1" w:styleId="4A8AA57F17C04256BB6EF10267DAE8AC">
    <w:name w:val="4A8AA57F17C04256BB6EF10267DAE8AC"/>
    <w:rsid w:val="00C338EA"/>
  </w:style>
  <w:style w:type="paragraph" w:customStyle="1" w:styleId="749735CBCCC3457A83F891648BF63EE0">
    <w:name w:val="749735CBCCC3457A83F891648BF63EE0"/>
    <w:rsid w:val="00C338EA"/>
  </w:style>
  <w:style w:type="paragraph" w:customStyle="1" w:styleId="D92B4A408BE64120A91AEBA433477494">
    <w:name w:val="D92B4A408BE64120A91AEBA433477494"/>
    <w:rsid w:val="00C338EA"/>
  </w:style>
  <w:style w:type="paragraph" w:customStyle="1" w:styleId="57B90157F1934B93B8C2329DBBE406D1">
    <w:name w:val="57B90157F1934B93B8C2329DBBE406D1"/>
    <w:rsid w:val="00C338EA"/>
  </w:style>
  <w:style w:type="paragraph" w:customStyle="1" w:styleId="7AE4DB71D1024C3B8887C75BC35DBFF5">
    <w:name w:val="7AE4DB71D1024C3B8887C75BC35DBFF5"/>
    <w:rsid w:val="00C338EA"/>
  </w:style>
  <w:style w:type="paragraph" w:customStyle="1" w:styleId="2E8C91EA32BF4EF9BFD17BF3B47D3CB9">
    <w:name w:val="2E8C91EA32BF4EF9BFD17BF3B47D3CB9"/>
    <w:rsid w:val="00C338EA"/>
  </w:style>
  <w:style w:type="paragraph" w:customStyle="1" w:styleId="C2FA48E3C6464D9E8402F0147AD32F9B">
    <w:name w:val="C2FA48E3C6464D9E8402F0147AD32F9B"/>
    <w:rsid w:val="00C338EA"/>
  </w:style>
  <w:style w:type="paragraph" w:customStyle="1" w:styleId="BAEA0BAD463E42BC908F6CD2E9B9C938">
    <w:name w:val="BAEA0BAD463E42BC908F6CD2E9B9C938"/>
    <w:rsid w:val="00C338EA"/>
  </w:style>
  <w:style w:type="paragraph" w:customStyle="1" w:styleId="C01DA64CE78B48038133B13404333FA3">
    <w:name w:val="C01DA64CE78B48038133B13404333FA3"/>
    <w:rsid w:val="00C338EA"/>
  </w:style>
  <w:style w:type="paragraph" w:customStyle="1" w:styleId="2EA798364B064129A2D02D921CF52352">
    <w:name w:val="2EA798364B064129A2D02D921CF52352"/>
    <w:rsid w:val="004C5957"/>
  </w:style>
  <w:style w:type="paragraph" w:customStyle="1" w:styleId="34D3FCEAB7CC4312BB1EDC87468BAE47">
    <w:name w:val="34D3FCEAB7CC4312BB1EDC87468BAE47"/>
    <w:rsid w:val="00392E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96B99-4497-4071-A6C0-0A2502F60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1165</Words>
  <Characters>6645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7795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51</cp:revision>
  <cp:lastPrinted>2017-11-27T07:55:00Z</cp:lastPrinted>
  <dcterms:created xsi:type="dcterms:W3CDTF">2017-01-05T12:36:00Z</dcterms:created>
  <dcterms:modified xsi:type="dcterms:W3CDTF">2020-02-28T07:45:00Z</dcterms:modified>
</cp:coreProperties>
</file>